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84B867C" w:rsidR="001010B1" w:rsidRDefault="001010B1" w:rsidP="00EB1089">
      <w:pPr>
        <w:jc w:val="both"/>
      </w:pPr>
      <w:r>
        <w:t>zapsaná v </w:t>
      </w:r>
      <w:r w:rsidR="00FC45B8">
        <w:t xml:space="preserve">obchodním rejstříku </w:t>
      </w:r>
      <w:r w:rsidR="00FC1545">
        <w:t>pod spisovou značkou</w:t>
      </w:r>
      <w:r>
        <w:t xml:space="preserve"> Pr 876</w:t>
      </w:r>
      <w:r w:rsidR="00891BAF">
        <w:t xml:space="preserve"> (oddíl, vložka) </w:t>
      </w:r>
      <w:r w:rsidR="00A35221">
        <w:t xml:space="preserve"> vedenou u Krajského soudu v Hradci Králové</w:t>
      </w:r>
    </w:p>
    <w:p w14:paraId="51932720" w14:textId="15E41E22" w:rsidR="001010B1" w:rsidRDefault="001010B1" w:rsidP="002E53FD">
      <w:pPr>
        <w:spacing w:after="240"/>
        <w:jc w:val="both"/>
      </w:pPr>
      <w:r>
        <w:t xml:space="preserve">(dále jen </w:t>
      </w:r>
      <w:r w:rsidR="00891BAF">
        <w:t xml:space="preserve">rovnocenně </w:t>
      </w:r>
      <w:r w:rsidR="00FC1545">
        <w:t>„</w:t>
      </w:r>
      <w:r w:rsidRPr="002E53FD">
        <w:rPr>
          <w:b/>
        </w:rPr>
        <w:t>objednatel</w:t>
      </w:r>
      <w:r w:rsidR="00FC1545">
        <w:t>“</w:t>
      </w:r>
      <w:r w:rsidR="00891BAF">
        <w:t>, „kupující“</w:t>
      </w:r>
      <w:r w:rsidR="00C74F60">
        <w:t xml:space="preserve"> </w:t>
      </w:r>
      <w:r w:rsidR="00891BAF">
        <w:t>,</w:t>
      </w:r>
      <w:r w:rsidR="00C74F60">
        <w:t xml:space="preserve">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D72BB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3E3A817B" w:rsidR="00C74F60" w:rsidRDefault="001010B1" w:rsidP="002E53FD">
      <w:pPr>
        <w:spacing w:after="240"/>
        <w:jc w:val="both"/>
      </w:pPr>
      <w:r>
        <w:t>(dále jen</w:t>
      </w:r>
      <w:r w:rsidR="00891BAF">
        <w:t xml:space="preserve"> rovnocenně</w:t>
      </w:r>
      <w:r>
        <w:t xml:space="preserve"> </w:t>
      </w:r>
      <w:r w:rsidR="00FC1545">
        <w:t>„</w:t>
      </w:r>
      <w:r w:rsidR="00B40F1D">
        <w:rPr>
          <w:b/>
        </w:rPr>
        <w:t>dodavatel</w:t>
      </w:r>
      <w:r w:rsidR="00FC1545">
        <w:t>“</w:t>
      </w:r>
      <w:r w:rsidR="00891BAF">
        <w:t>, „prodávající“</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2082A19"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 xml:space="preserve">Nemocnice Havlíčkův Brod </w:t>
      </w:r>
      <w:r w:rsidR="002732B8">
        <w:rPr>
          <w:b/>
        </w:rPr>
        <w:t>–</w:t>
      </w:r>
      <w:r w:rsidR="006F33E5" w:rsidRPr="006F33E5">
        <w:rPr>
          <w:b/>
        </w:rPr>
        <w:t xml:space="preserve"> </w:t>
      </w:r>
      <w:r w:rsidR="002732B8">
        <w:rPr>
          <w:b/>
        </w:rPr>
        <w:t>vybavení rehabilitace</w:t>
      </w:r>
      <w:r w:rsidR="00D32C8A">
        <w:rPr>
          <w:b/>
        </w:rPr>
        <w:t xml:space="preserve">II </w:t>
      </w:r>
      <w:r w:rsidR="006F33E5">
        <w:rPr>
          <w:b/>
        </w:rPr>
        <w:t xml:space="preserve">– Část </w:t>
      </w:r>
      <w:r w:rsidR="000121AE">
        <w:rPr>
          <w:b/>
        </w:rPr>
        <w:t xml:space="preserve">2 </w:t>
      </w:r>
      <w:r w:rsidR="00D32C8A" w:rsidRPr="00D32C8A">
        <w:rPr>
          <w:b/>
        </w:rPr>
        <w:t>Terapeutické stimulační a stabilometrické vybavení</w:t>
      </w:r>
      <w:r w:rsidR="00D32C8A" w:rsidRPr="00D32C8A" w:rsidDel="00D32C8A">
        <w:rPr>
          <w:b/>
        </w:rPr>
        <w:t xml:space="preserve"> </w:t>
      </w:r>
      <w:r w:rsidR="006F33E5">
        <w:rPr>
          <w:b/>
        </w:rPr>
        <w:t>“</w:t>
      </w:r>
      <w:r w:rsidR="00AD04B4" w:rsidRPr="002E53FD">
        <w:t>,</w:t>
      </w:r>
      <w:r w:rsidR="00AD04B4">
        <w:rPr>
          <w:b/>
        </w:rPr>
        <w:t xml:space="preserve"> </w:t>
      </w:r>
      <w:r w:rsidR="00AD04B4" w:rsidRPr="002E53FD">
        <w:t xml:space="preserve">systémové číslo </w:t>
      </w:r>
      <w:r w:rsidR="00D32C8A" w:rsidRPr="00D32C8A">
        <w:t>P25V00000594</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1E59B4" w:rsidRPr="006C2F22">
        <w:rPr>
          <w:highlight w:val="green"/>
        </w:rPr>
        <w:t>VZ/6/2025</w:t>
      </w:r>
      <w:r w:rsidR="001E59B4">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1230F5CE" w:rsidR="00CE2551" w:rsidRDefault="000121AE" w:rsidP="00BE69AB">
      <w:pPr>
        <w:pStyle w:val="Odstavecseseznamem"/>
        <w:numPr>
          <w:ilvl w:val="0"/>
          <w:numId w:val="30"/>
        </w:numPr>
        <w:jc w:val="both"/>
      </w:pPr>
      <w:r w:rsidRPr="006A52E9">
        <w:rPr>
          <w:b/>
        </w:rPr>
        <w:t>1</w:t>
      </w:r>
      <w:r w:rsidR="003573C9" w:rsidRPr="006A52E9">
        <w:rPr>
          <w:b/>
        </w:rPr>
        <w:t xml:space="preserve"> ks </w:t>
      </w:r>
      <w:bookmarkStart w:id="0" w:name="_Hlk204682332"/>
      <w:r w:rsidR="005B14E5" w:rsidRPr="005B14E5">
        <w:rPr>
          <w:b/>
        </w:rPr>
        <w:t>Balanční plošin</w:t>
      </w:r>
      <w:r w:rsidR="005B14E5">
        <w:rPr>
          <w:b/>
        </w:rPr>
        <w:t>y</w:t>
      </w:r>
      <w:r w:rsidR="005B14E5" w:rsidRPr="005B14E5">
        <w:rPr>
          <w:b/>
        </w:rPr>
        <w:t xml:space="preserve"> se zpětnou vazbou</w:t>
      </w:r>
      <w:r w:rsidR="0016347A">
        <w:t>,</w:t>
      </w:r>
      <w:r w:rsidR="00E4641F">
        <w:t xml:space="preserve"> </w:t>
      </w:r>
      <w:bookmarkEnd w:id="0"/>
      <w:r w:rsidR="00176F63" w:rsidRPr="00750939">
        <w:t xml:space="preserve">vč. veškerých </w:t>
      </w:r>
      <w:r w:rsidR="0059420A" w:rsidRPr="00750939">
        <w:t>s</w:t>
      </w:r>
      <w:r w:rsidR="00891BAF">
        <w:t xml:space="preserve"> tímto </w:t>
      </w:r>
      <w:r w:rsidR="0059420A" w:rsidRPr="00750939">
        <w:t xml:space="preserve">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891BAF">
        <w:t xml:space="preserve"> tak</w:t>
      </w:r>
      <w:r w:rsidR="00B2584F" w:rsidRPr="00750939">
        <w:t>,</w:t>
      </w:r>
      <w:r w:rsidR="00176F63" w:rsidRPr="00750939">
        <w:t xml:space="preserve"> </w:t>
      </w:r>
      <w:r w:rsidR="00D26D5E" w:rsidRPr="003940D4">
        <w:t xml:space="preserve"> a</w:t>
      </w:r>
      <w:r w:rsidR="00891BAF">
        <w:t xml:space="preserve">by </w:t>
      </w:r>
      <w:r w:rsidR="00D26D5E" w:rsidRPr="003940D4">
        <w:t xml:space="preserve"> byl tak plně funkční a mohl být plně využíván ke svému účelu</w:t>
      </w:r>
      <w:r w:rsidR="000007DF">
        <w:t>,</w:t>
      </w:r>
      <w:r w:rsidR="00BE69AB">
        <w:t xml:space="preserve"> </w:t>
      </w:r>
      <w:r w:rsidR="00BE69AB" w:rsidRPr="00554138">
        <w:t xml:space="preserve">jak také blíže popsáno v příloze č. 1 smlouvy, na kterou smluvní strany </w:t>
      </w:r>
      <w:r w:rsidR="00891BAF">
        <w:t xml:space="preserve">shodně </w:t>
      </w:r>
      <w:r w:rsidR="00BE69AB" w:rsidRPr="00554138">
        <w:t>odkazují,</w:t>
      </w:r>
    </w:p>
    <w:p w14:paraId="0BB6B9EB" w14:textId="436E04E6" w:rsidR="006B10C0" w:rsidRDefault="006B10C0" w:rsidP="00BE69AB">
      <w:pPr>
        <w:pStyle w:val="Odstavecseseznamem"/>
        <w:numPr>
          <w:ilvl w:val="0"/>
          <w:numId w:val="30"/>
        </w:numPr>
        <w:jc w:val="both"/>
      </w:pPr>
      <w:r w:rsidRPr="006A52E9">
        <w:rPr>
          <w:b/>
        </w:rPr>
        <w:lastRenderedPageBreak/>
        <w:t xml:space="preserve">1 ks </w:t>
      </w:r>
      <w:bookmarkStart w:id="1" w:name="_Hlk204682364"/>
      <w:r w:rsidR="005B14E5" w:rsidRPr="005B14E5">
        <w:rPr>
          <w:b/>
        </w:rPr>
        <w:t>Magnetick</w:t>
      </w:r>
      <w:r w:rsidR="005B14E5">
        <w:rPr>
          <w:b/>
        </w:rPr>
        <w:t>ého</w:t>
      </w:r>
      <w:r w:rsidR="005B14E5" w:rsidRPr="005B14E5">
        <w:rPr>
          <w:b/>
        </w:rPr>
        <w:t xml:space="preserve"> indukční</w:t>
      </w:r>
      <w:r w:rsidR="005B14E5">
        <w:rPr>
          <w:b/>
        </w:rPr>
        <w:t>ho</w:t>
      </w:r>
      <w:r w:rsidR="005B14E5" w:rsidRPr="005B14E5">
        <w:rPr>
          <w:b/>
        </w:rPr>
        <w:t xml:space="preserve"> přístroj</w:t>
      </w:r>
      <w:r w:rsidR="005B14E5">
        <w:rPr>
          <w:b/>
        </w:rPr>
        <w:t>e</w:t>
      </w:r>
      <w:r w:rsidR="005B14E5" w:rsidRPr="005B14E5">
        <w:rPr>
          <w:b/>
        </w:rPr>
        <w:t xml:space="preserve"> pro stimulaci svalů pánevního dna u inkontinentních pacientů</w:t>
      </w:r>
      <w:bookmarkEnd w:id="1"/>
      <w:r>
        <w:t xml:space="preserve">, </w:t>
      </w:r>
      <w:r w:rsidRPr="00750939">
        <w:t>vč. veškerých s předmětem smlouvy souvisejících činností (dále i jen „</w:t>
      </w:r>
      <w:r w:rsidRPr="00750939">
        <w:rPr>
          <w:b/>
        </w:rPr>
        <w:t>činnosti</w:t>
      </w:r>
      <w:r w:rsidRPr="00750939">
        <w:t xml:space="preserve">“), součástí a příslušenství, </w:t>
      </w:r>
      <w:r w:rsidRPr="003940D4">
        <w:t>a</w:t>
      </w:r>
      <w:r>
        <w:t>by</w:t>
      </w:r>
      <w:r w:rsidRPr="003940D4">
        <w:t xml:space="preserve"> byl plně funkční a mohl být plně využíván ke svému účelu</w:t>
      </w:r>
      <w:r>
        <w:t>,</w:t>
      </w:r>
      <w:r w:rsidR="00BE69AB">
        <w:t xml:space="preserve"> </w:t>
      </w:r>
      <w:r w:rsidR="00BE69AB" w:rsidRPr="00554138">
        <w:t xml:space="preserve">jak také blíže popsáno v příloze č. 1 smlouvy, na kterou smluvní strany </w:t>
      </w:r>
      <w:r w:rsidR="00891BAF">
        <w:t xml:space="preserve">shodně </w:t>
      </w:r>
      <w:r w:rsidR="00BE69AB" w:rsidRPr="00554138">
        <w:t>odkazují,</w:t>
      </w:r>
    </w:p>
    <w:p w14:paraId="385F06AE" w14:textId="5C28B1E0" w:rsidR="00F1547A" w:rsidRDefault="00F1547A" w:rsidP="00F1547A">
      <w:pPr>
        <w:spacing w:after="120"/>
        <w:ind w:left="284"/>
        <w:jc w:val="both"/>
      </w:pPr>
      <w:r w:rsidRPr="00750939">
        <w:t xml:space="preserve">a </w:t>
      </w:r>
      <w:r>
        <w:t xml:space="preserve">je-li relevantní, </w:t>
      </w:r>
      <w:r w:rsidRPr="00750939">
        <w:t xml:space="preserve">poskytne mu veškeré licence k software, které jsou nezbytné pro řádné fungování </w:t>
      </w:r>
      <w:r>
        <w:t>přístroj</w:t>
      </w:r>
      <w:r w:rsidR="00891BAF">
        <w:t>ů</w:t>
      </w:r>
      <w:r>
        <w:t xml:space="preserve"> </w:t>
      </w:r>
      <w:r w:rsidRPr="003940D4">
        <w:t>a počítačů/notebooků</w:t>
      </w:r>
      <w:r>
        <w:t xml:space="preserve">, které musí být vybaveny </w:t>
      </w:r>
      <w:r w:rsidRPr="005D3F34">
        <w:t>software (dále jen „</w:t>
      </w:r>
      <w:r w:rsidRPr="00F1547A">
        <w:rPr>
          <w:b/>
        </w:rPr>
        <w:t>SW</w:t>
      </w:r>
      <w:r w:rsidRPr="005D3F34">
        <w:t>“)</w:t>
      </w:r>
      <w:r w:rsidRPr="00750939">
        <w:t>.</w:t>
      </w:r>
    </w:p>
    <w:p w14:paraId="57441D45" w14:textId="2C00DDAE"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přístroj</w:t>
      </w:r>
      <w:r w:rsidR="00891BAF">
        <w:t>ů</w:t>
      </w:r>
      <w:r w:rsidR="00394CD1">
        <w:t xml:space="preserv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E25F033" w14:textId="49959FC5" w:rsidR="00C07F50" w:rsidRPr="00157254" w:rsidRDefault="00C07F50" w:rsidP="00C07F50">
      <w:pPr>
        <w:pStyle w:val="Odstavecseseznamem"/>
        <w:numPr>
          <w:ilvl w:val="0"/>
          <w:numId w:val="6"/>
        </w:numPr>
        <w:spacing w:after="120"/>
        <w:ind w:left="284" w:hanging="284"/>
        <w:jc w:val="both"/>
      </w:pPr>
      <w:r w:rsidRPr="00157254">
        <w:t>Předpokládá se, že předmět této smlouvy bude financován ze strukturálních fondů Evropské unie z Národního plánu obnovy (dále jen "</w:t>
      </w:r>
      <w:r w:rsidRPr="00445242">
        <w:rPr>
          <w:b/>
        </w:rPr>
        <w:t>NPO</w:t>
      </w:r>
      <w:r w:rsidRPr="00157254">
        <w:t>") v rámci výzvy č. 6, v rámci projektu "Nákup přístrojového vybavení pro oddělení rehabilitace", registrační číslo projektu CZ.31.7.0/0.0/0.0/22_060/0007757. Dodavatel bere na vědomí, že předmětem této smlouvy jsou aktivity a výstupy, které budou tvořit součást projektu spolufinancovaného Evropskou unií v rámci NPO.</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F4C9680"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w:t>
      </w:r>
      <w:r w:rsidR="00BE69AB">
        <w:t xml:space="preserve">této smlouvy a její </w:t>
      </w:r>
      <w:r w:rsidR="00F05A4D">
        <w:t>přílohy č. 1</w:t>
      </w:r>
      <w:r w:rsidR="001566BD">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33E58904"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433A96E" w14:textId="71DDCFDB" w:rsidR="00667399" w:rsidRPr="002E53FD" w:rsidRDefault="00C9638A" w:rsidP="00667399">
      <w:pPr>
        <w:pStyle w:val="Odstavecseseznamem"/>
        <w:numPr>
          <w:ilvl w:val="0"/>
          <w:numId w:val="4"/>
        </w:numPr>
        <w:ind w:left="709" w:hanging="425"/>
        <w:jc w:val="both"/>
      </w:pPr>
      <w:r w:rsidRPr="00C9638A">
        <w:t>poskytování bezplatného záručního servisu po dobu 24 měsíců</w:t>
      </w:r>
      <w:r w:rsidR="006C2F22">
        <w:t>,</w:t>
      </w:r>
      <w:r w:rsidRPr="00C9638A">
        <w:t xml:space="preserve"> </w:t>
      </w:r>
      <w:r w:rsidR="00647720" w:rsidRPr="00B56E7F">
        <w:t xml:space="preserve">včetně provádění bezpečnostně technických kontrol a pravidelné údržby dle zákona č. </w:t>
      </w:r>
      <w:r w:rsidR="00647720" w:rsidRPr="00682DB6">
        <w:t>375</w:t>
      </w:r>
      <w:r w:rsidR="00647720" w:rsidRPr="00B56E7F">
        <w:t>/202</w:t>
      </w:r>
      <w:r w:rsidR="00647720" w:rsidRPr="00682DB6">
        <w:t>2</w:t>
      </w:r>
      <w:r w:rsidR="00647720" w:rsidRPr="00B56E7F">
        <w:t xml:space="preserve"> Sb., o zdravotnických prostředcích</w:t>
      </w:r>
      <w:r w:rsidR="00647720">
        <w:t xml:space="preserve"> </w:t>
      </w:r>
      <w:r w:rsidR="00647720" w:rsidRPr="009417C7">
        <w:t>a diagnostických zdravotnických prostředcích in vitro</w:t>
      </w:r>
      <w:r w:rsidR="00647720" w:rsidRPr="00B56E7F">
        <w:t xml:space="preserve">, ve znění </w:t>
      </w:r>
      <w:r w:rsidR="00647720" w:rsidRPr="00B56E7F">
        <w:lastRenderedPageBreak/>
        <w:t>pozdějších předpisů, dále jen „zákon o zdravotnických prostředcích“, elektrických revizí v předepsaných termínech,</w:t>
      </w:r>
    </w:p>
    <w:p w14:paraId="36FADE9F" w14:textId="1D078469" w:rsidR="00E24341"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12309AE2" w14:textId="39DEA6C8" w:rsidR="00F1547A" w:rsidRPr="005D3F34" w:rsidRDefault="00F1547A" w:rsidP="00F1547A">
      <w:pPr>
        <w:pStyle w:val="Odstavecseseznamem"/>
        <w:numPr>
          <w:ilvl w:val="0"/>
          <w:numId w:val="4"/>
        </w:numPr>
        <w:ind w:left="709"/>
        <w:jc w:val="both"/>
      </w:pPr>
      <w:r w:rsidRPr="005D3F34">
        <w:t xml:space="preserve">bezplatný update/upgrade softwarového vybavení po dobu </w:t>
      </w:r>
      <w:r w:rsidRPr="007B48B5">
        <w:t>životnosti přístroj</w:t>
      </w:r>
      <w:r>
        <w:t>e</w:t>
      </w:r>
      <w:r w:rsidRPr="006563BF">
        <w:t xml:space="preserve"> </w:t>
      </w:r>
      <w:r w:rsidRPr="009658D1">
        <w:t>(min. po dobu 10 let)</w:t>
      </w:r>
      <w:r w:rsidRPr="006563BF">
        <w:t>,</w:t>
      </w:r>
      <w:r w:rsidRPr="005D3F34">
        <w:t xml:space="preserve"> včetně ověření funkčnosti a kompatibility po  update/upgrade software (dále jen „</w:t>
      </w:r>
      <w:r w:rsidRPr="005D3F34">
        <w:rPr>
          <w:b/>
        </w:rPr>
        <w:t>SW</w:t>
      </w:r>
      <w:r w:rsidRPr="005D3F34">
        <w:t>“),</w:t>
      </w:r>
    </w:p>
    <w:p w14:paraId="6DB29961" w14:textId="77777777" w:rsidR="00F1547A" w:rsidRPr="006B5D64" w:rsidRDefault="00F1547A" w:rsidP="00F1547A">
      <w:pPr>
        <w:pStyle w:val="Odstavecseseznamem"/>
        <w:numPr>
          <w:ilvl w:val="0"/>
          <w:numId w:val="4"/>
        </w:numPr>
        <w:spacing w:after="120"/>
        <w:ind w:left="709" w:hanging="357"/>
        <w:jc w:val="both"/>
      </w:pPr>
      <w:r w:rsidRPr="005D3F34">
        <w:t>podpora SW a řešení softwarových 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p>
    <w:p w14:paraId="367EDF88" w14:textId="77777777" w:rsidR="00F1547A" w:rsidRPr="002E53FD" w:rsidRDefault="00F1547A" w:rsidP="00F1547A">
      <w:pPr>
        <w:pStyle w:val="Odstavecseseznamem"/>
        <w:ind w:left="709"/>
        <w:jc w:val="both"/>
      </w:pPr>
    </w:p>
    <w:p w14:paraId="5020CF3E" w14:textId="37A9B2AA"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891BAF">
        <w:t>,</w:t>
      </w:r>
      <w:r w:rsidR="00F53A24" w:rsidRPr="00624206">
        <w:t xml:space="preserve"> </w:t>
      </w:r>
      <w:r w:rsidRPr="00624206">
        <w:t xml:space="preserve">jsou uvedeny v příloze č. 1 této </w:t>
      </w:r>
      <w:r w:rsidR="001D4818" w:rsidRPr="00624206">
        <w:t>smlouvy</w:t>
      </w:r>
      <w:r w:rsidRPr="00624206">
        <w:t>.</w:t>
      </w:r>
    </w:p>
    <w:p w14:paraId="6EADD09F" w14:textId="043807C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891BAF">
        <w:t> </w:t>
      </w:r>
      <w:r>
        <w:t>předepsané</w:t>
      </w:r>
      <w:r w:rsidR="00891BAF">
        <w:t xml:space="preserve"> (sjednané)</w:t>
      </w:r>
      <w:r w:rsidR="001D4818">
        <w:t xml:space="preserve">, minimálně však standardní </w:t>
      </w:r>
      <w:r>
        <w:t>kvalitě.</w:t>
      </w:r>
    </w:p>
    <w:p w14:paraId="013C2C5A" w14:textId="77777777" w:rsidR="00667399" w:rsidRPr="00F05A4D" w:rsidRDefault="00667399" w:rsidP="00667399">
      <w:pPr>
        <w:pStyle w:val="Odstavecseseznamem"/>
        <w:numPr>
          <w:ilvl w:val="3"/>
          <w:numId w:val="1"/>
        </w:numPr>
        <w:ind w:left="284" w:hanging="284"/>
      </w:pPr>
      <w:r>
        <w:t>P</w:t>
      </w:r>
      <w:r w:rsidRPr="00F05A4D">
        <w:t>ro všechen dodávaný SW</w:t>
      </w:r>
      <w:r>
        <w:t>, je-li součástí dodávky,</w:t>
      </w:r>
      <w:r w:rsidRPr="00F05A4D">
        <w:t xml:space="preserve">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0D34F75E" w:rsidR="001010B1" w:rsidRPr="00C9638A"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w:t>
      </w:r>
      <w:r w:rsidR="00FC10F4">
        <w:t xml:space="preserve"> </w:t>
      </w:r>
      <w:r w:rsidR="00BE69AB">
        <w:t>a to</w:t>
      </w:r>
      <w:r w:rsidR="00382A2F">
        <w:t xml:space="preserve">, </w:t>
      </w:r>
      <w:r w:rsidR="00756398" w:rsidRPr="00C9638A">
        <w:t xml:space="preserve">odd. </w:t>
      </w:r>
      <w:r w:rsidR="0018399D" w:rsidRPr="00C9638A">
        <w:t>rehabilitace</w:t>
      </w:r>
      <w:r w:rsidR="00D71FBB" w:rsidRPr="00C9638A">
        <w:t>.</w:t>
      </w:r>
      <w:r w:rsidR="00243ACD" w:rsidRPr="00C9638A">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293FEE31"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6C2F22" w:rsidRPr="006C2F22">
        <w:rPr>
          <w:highlight w:val="yellow"/>
        </w:rPr>
        <w:t xml:space="preserve">8 </w:t>
      </w:r>
      <w:r w:rsidR="000F0C74" w:rsidRPr="006C2F22">
        <w:rPr>
          <w:highlight w:val="yellow"/>
        </w:rPr>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55E7F3EE" w14:textId="77777777" w:rsidR="008C4BBF" w:rsidRDefault="008C4BBF" w:rsidP="008C4BB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45DD80A06C894680B1A07AB610857714"/>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Pr>
          <w:b/>
        </w:rPr>
        <w:t>,</w:t>
      </w:r>
      <w:r w:rsidRPr="002E53FD">
        <w:rPr>
          <w:color w:val="FFFFFF" w:themeColor="background1"/>
        </w:rPr>
        <w:t>,</w:t>
      </w:r>
    </w:p>
    <w:p w14:paraId="3E85CE86" w14:textId="5D824642" w:rsidR="008C4BBF" w:rsidRDefault="008C4BBF" w:rsidP="008C4BBF">
      <w:pPr>
        <w:pStyle w:val="Odstavecseseznamem"/>
        <w:tabs>
          <w:tab w:val="right" w:pos="9072"/>
        </w:tabs>
        <w:ind w:left="284"/>
        <w:jc w:val="both"/>
      </w:pPr>
      <w:r>
        <w:t>z čehož představuje:</w:t>
      </w:r>
    </w:p>
    <w:p w14:paraId="2E50B516" w14:textId="2B9A4764" w:rsidR="008C4BBF" w:rsidRDefault="008C4BBF" w:rsidP="008C4BBF">
      <w:pPr>
        <w:pStyle w:val="Odstavecseseznamem"/>
        <w:numPr>
          <w:ilvl w:val="0"/>
          <w:numId w:val="4"/>
        </w:numPr>
        <w:tabs>
          <w:tab w:val="right" w:pos="9072"/>
        </w:tabs>
        <w:ind w:left="709"/>
        <w:jc w:val="both"/>
        <w:rPr>
          <w:rFonts w:asciiTheme="minorHAnsi" w:hAnsiTheme="minorHAnsi" w:cstheme="minorHAnsi"/>
        </w:rPr>
      </w:pPr>
      <w:r>
        <w:t xml:space="preserve">cena </w:t>
      </w:r>
      <w:r w:rsidR="00E06AFB">
        <w:t xml:space="preserve">1 ks </w:t>
      </w:r>
      <w:r w:rsidR="00FE4181" w:rsidRPr="00FE4181">
        <w:t xml:space="preserve">Balanční plošiny se zpětnou vazbou, </w:t>
      </w:r>
      <w:r>
        <w:t xml:space="preserve">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B185403DD79E485B84544417E0526A2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93FCEA1" w14:textId="26628D4A" w:rsidR="008C4BBF" w:rsidRPr="002E53FD" w:rsidRDefault="008C4BBF" w:rsidP="008C4BBF">
      <w:pPr>
        <w:pStyle w:val="Odstavecseseznamem"/>
        <w:numPr>
          <w:ilvl w:val="0"/>
          <w:numId w:val="4"/>
        </w:numPr>
        <w:tabs>
          <w:tab w:val="right" w:pos="9072"/>
        </w:tabs>
        <w:ind w:left="709"/>
        <w:jc w:val="both"/>
        <w:rPr>
          <w:rFonts w:asciiTheme="minorHAnsi" w:hAnsiTheme="minorHAnsi" w:cstheme="minorHAnsi"/>
        </w:rPr>
      </w:pPr>
      <w:r>
        <w:t xml:space="preserve">cena </w:t>
      </w:r>
      <w:r w:rsidR="00E06AFB">
        <w:t xml:space="preserve">1 ks </w:t>
      </w:r>
      <w:r w:rsidR="00FE4181" w:rsidRPr="00FE4181">
        <w:t>Magnetického indukčního přístroje pro stimulaci svalů pánevního dna u inkontinentních pacientů</w:t>
      </w:r>
      <w:r w:rsidR="00FE4181">
        <w:t>,</w:t>
      </w:r>
      <w:r>
        <w:t xml:space="preserve"> 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1b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A0938ED36D62454D807323AB87F4596F"/>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2BDC9BE6" w14:textId="77777777" w:rsidR="004D1CD9" w:rsidRPr="002E53FD" w:rsidRDefault="004D1CD9" w:rsidP="006A52E9">
      <w:pPr>
        <w:pStyle w:val="Odstavecseseznamem"/>
        <w:tabs>
          <w:tab w:val="right" w:pos="9072"/>
        </w:tabs>
        <w:ind w:left="709"/>
        <w:jc w:val="both"/>
        <w:rPr>
          <w:rFonts w:asciiTheme="minorHAnsi" w:hAnsiTheme="minorHAnsi" w:cstheme="minorHAnsi"/>
        </w:rPr>
      </w:pPr>
    </w:p>
    <w:p w14:paraId="35F06C33" w14:textId="77777777" w:rsidR="00151BE3" w:rsidRPr="002E53FD" w:rsidRDefault="00151BE3" w:rsidP="006A52E9">
      <w:pPr>
        <w:pStyle w:val="Odstavecseseznamem"/>
        <w:tabs>
          <w:tab w:val="right" w:pos="9072"/>
        </w:tabs>
        <w:ind w:left="709"/>
        <w:jc w:val="both"/>
        <w:rPr>
          <w:rFonts w:asciiTheme="minorHAnsi" w:hAnsiTheme="minorHAnsi" w:cstheme="minorHAnsi"/>
        </w:rPr>
      </w:pPr>
    </w:p>
    <w:p w14:paraId="737E3837" w14:textId="430AB8DB" w:rsidR="00B73559"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0ACE7E51" w14:textId="77777777" w:rsidR="00891BAF" w:rsidRPr="00555455" w:rsidRDefault="00891BAF" w:rsidP="00891BAF">
      <w:pPr>
        <w:pStyle w:val="Odstavecseseznamem"/>
        <w:tabs>
          <w:tab w:val="right" w:pos="9072"/>
        </w:tabs>
        <w:ind w:left="284"/>
        <w:jc w:val="both"/>
        <w:rPr>
          <w:rFonts w:asciiTheme="minorHAnsi" w:hAnsiTheme="minorHAnsi" w:cstheme="minorHAnsi"/>
        </w:rPr>
      </w:pPr>
      <w:r w:rsidRPr="00555455">
        <w:rPr>
          <w:rFonts w:asciiTheme="minorHAnsi" w:hAnsiTheme="minorHAnsi" w:cstheme="minorHAnsi"/>
          <w:b/>
        </w:rPr>
        <w:t xml:space="preserve">Celková cena  </w:t>
      </w:r>
      <w:r>
        <w:rPr>
          <w:rFonts w:asciiTheme="minorHAnsi" w:hAnsiTheme="minorHAnsi" w:cstheme="minorHAnsi"/>
          <w:b/>
        </w:rPr>
        <w:t>přístrojů</w:t>
      </w:r>
      <w:r w:rsidRPr="00555455">
        <w:rPr>
          <w:rFonts w:asciiTheme="minorHAnsi" w:hAnsiTheme="minorHAnsi" w:cstheme="minorHAnsi"/>
          <w:b/>
        </w:rPr>
        <w:t xml:space="preserve"> </w:t>
      </w:r>
      <w:r w:rsidRPr="00555455">
        <w:rPr>
          <w:rFonts w:asciiTheme="minorHAnsi" w:hAnsiTheme="minorHAnsi" w:cstheme="minorHAnsi"/>
        </w:rPr>
        <w:t>včetně DPH</w:t>
      </w:r>
      <w:r w:rsidRPr="00555455">
        <w:rPr>
          <w:rFonts w:asciiTheme="minorHAnsi" w:hAnsiTheme="minorHAnsi" w:cstheme="minorHAnsi"/>
          <w:b/>
        </w:rPr>
        <w:t xml:space="preserve"> činí </w:t>
      </w:r>
      <w:sdt>
        <w:sdtPr>
          <w:rPr>
            <w:rFonts w:asciiTheme="minorHAnsi" w:hAnsiTheme="minorHAnsi" w:cstheme="minorHAnsi"/>
            <w:highlight w:val="yellow"/>
          </w:rPr>
          <w:alias w:val="Cena přístroje"/>
          <w:tag w:val="Cena přístroje"/>
          <w:id w:val="-103269435"/>
          <w:placeholder>
            <w:docPart w:val="B3D4DB81F40B4FE294A0945699A36935"/>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w:t>
      </w:r>
      <w:r>
        <w:rPr>
          <w:rFonts w:asciiTheme="minorHAnsi" w:hAnsiTheme="minorHAnsi" w:cstheme="minorHAnsi"/>
        </w:rPr>
        <w:t xml:space="preserve"> </w:t>
      </w:r>
      <w:r w:rsidRPr="00555455">
        <w:rPr>
          <w:rFonts w:asciiTheme="minorHAnsi" w:hAnsiTheme="minorHAnsi" w:cstheme="minorHAnsi"/>
        </w:rPr>
        <w:t>Kč.</w:t>
      </w:r>
    </w:p>
    <w:p w14:paraId="0D6270BF" w14:textId="77777777" w:rsidR="00891BAF" w:rsidRPr="002E53FD" w:rsidRDefault="00891BAF" w:rsidP="002E53FD">
      <w:pPr>
        <w:pStyle w:val="Odstavecseseznamem"/>
        <w:spacing w:after="120"/>
        <w:ind w:left="284"/>
        <w:jc w:val="both"/>
        <w:rPr>
          <w:rFonts w:asciiTheme="minorHAnsi" w:hAnsiTheme="minorHAnsi" w:cstheme="minorHAnsi"/>
        </w:rPr>
      </w:pPr>
    </w:p>
    <w:p w14:paraId="14F2A26B" w14:textId="65008B99" w:rsidR="004E017B" w:rsidRPr="005075C2" w:rsidRDefault="004E017B" w:rsidP="002E53FD">
      <w:pPr>
        <w:pStyle w:val="Odstavecseseznamem"/>
        <w:numPr>
          <w:ilvl w:val="3"/>
          <w:numId w:val="1"/>
        </w:numPr>
        <w:spacing w:after="120"/>
        <w:ind w:left="284" w:hanging="284"/>
        <w:jc w:val="both"/>
      </w:pPr>
      <w:r w:rsidRPr="005075C2">
        <w:t>C</w:t>
      </w:r>
      <w:r w:rsidR="00B411CE" w:rsidRPr="005075C2">
        <w:t>elková c</w:t>
      </w:r>
      <w:r w:rsidRPr="005075C2">
        <w:t>ena</w:t>
      </w:r>
      <w:r w:rsidR="00981BD8" w:rsidRPr="005075C2">
        <w:t>,</w:t>
      </w:r>
      <w:r w:rsidRPr="005075C2">
        <w:t xml:space="preserve"> </w:t>
      </w:r>
      <w:r w:rsidR="004D1CD9" w:rsidRPr="005075C2">
        <w:t xml:space="preserve">jakož i cena </w:t>
      </w:r>
      <w:r w:rsidR="00FB6B4A" w:rsidRPr="005075C2">
        <w:t xml:space="preserve">za </w:t>
      </w:r>
      <w:r w:rsidR="004D1CD9" w:rsidRPr="005075C2">
        <w:t xml:space="preserve">jednotlivé </w:t>
      </w:r>
      <w:r w:rsidR="00FB6B4A" w:rsidRPr="005075C2">
        <w:t xml:space="preserve">přístroje </w:t>
      </w:r>
      <w:r w:rsidRPr="005075C2">
        <w:t>dle odst. 1</w:t>
      </w:r>
      <w:r w:rsidR="00467B8E" w:rsidRPr="005075C2">
        <w:t>.</w:t>
      </w:r>
      <w:r w:rsidR="00B411CE" w:rsidRPr="005075C2">
        <w:t xml:space="preserve"> </w:t>
      </w:r>
      <w:r w:rsidR="00E73902" w:rsidRPr="005075C2">
        <w:t xml:space="preserve">tohoto článku </w:t>
      </w:r>
      <w:r w:rsidR="00B411CE" w:rsidRPr="005075C2">
        <w:t>smlouvy</w:t>
      </w:r>
      <w:r w:rsidRPr="005075C2">
        <w:t xml:space="preserve"> se sjednává jako úplná a konečná. Smluvní strany výslovně prohlašují, že uvedená částka zahrnuje celý rozsah</w:t>
      </w:r>
      <w:r w:rsidRPr="000A3A57">
        <w:t xml:space="preserve">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610630">
        <w:t>C</w:t>
      </w:r>
      <w:r w:rsidR="007F6E65">
        <w:t>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předmětu </w:t>
      </w:r>
      <w:r w:rsidR="005F0D06">
        <w:lastRenderedPageBreak/>
        <w:t>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981BD8">
        <w:t xml:space="preserve">případné </w:t>
      </w:r>
      <w:r w:rsidR="00ED23A2" w:rsidRPr="000A3A57">
        <w:t xml:space="preserve">napojení na informační systém objednatele, </w:t>
      </w:r>
      <w:r w:rsidR="000A3A57" w:rsidRPr="000A3A57">
        <w:t>poskytnutí licencí k </w:t>
      </w:r>
      <w:r w:rsidR="00C00E15">
        <w:t>dodávanému</w:t>
      </w:r>
      <w:r w:rsidR="00C00E15" w:rsidRPr="000A3A57">
        <w:t xml:space="preserve"> </w:t>
      </w:r>
      <w:r w:rsidR="000A3A57" w:rsidRPr="000A3A57">
        <w:t>software</w:t>
      </w:r>
      <w:r w:rsidR="00981BD8">
        <w:t xml:space="preserve"> je-li relevantní</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rsidRPr="005075C2">
        <w:t>Dodavatel</w:t>
      </w:r>
      <w:r w:rsidR="00D0750D" w:rsidRPr="005075C2">
        <w:t xml:space="preserve"> </w:t>
      </w:r>
      <w:r w:rsidR="006E5E95" w:rsidRPr="005075C2">
        <w:t xml:space="preserve">prohlašuje, </w:t>
      </w:r>
      <w:r w:rsidR="006B36A0" w:rsidRPr="005075C2">
        <w:t>že </w:t>
      </w:r>
      <w:r w:rsidR="00D0750D" w:rsidRPr="005075C2">
        <w:t xml:space="preserve">rozsah prací </w:t>
      </w:r>
      <w:r w:rsidR="00200D7A" w:rsidRPr="005075C2">
        <w:t xml:space="preserve">a činností </w:t>
      </w:r>
      <w:r w:rsidR="00D0750D" w:rsidRPr="005075C2">
        <w:t xml:space="preserve">je mu jasný a jsou v něm </w:t>
      </w:r>
      <w:r w:rsidR="003456E0" w:rsidRPr="005075C2">
        <w:t xml:space="preserve">zohledněny </w:t>
      </w:r>
      <w:r w:rsidR="006E5E95" w:rsidRPr="005075C2">
        <w:t xml:space="preserve">veškeré provozní </w:t>
      </w:r>
      <w:r w:rsidR="006B36A0" w:rsidRPr="005075C2">
        <w:t>a </w:t>
      </w:r>
      <w:r w:rsidR="006E5E95" w:rsidRPr="005075C2">
        <w:t xml:space="preserve">technologické </w:t>
      </w:r>
      <w:r w:rsidR="00D0750D" w:rsidRPr="005075C2">
        <w:t xml:space="preserve">potřeby </w:t>
      </w:r>
      <w:r w:rsidR="00200D7A" w:rsidRPr="005075C2">
        <w:t>dodávaných přístrojů</w:t>
      </w:r>
      <w:r w:rsidR="00D0750D" w:rsidRPr="005075C2">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4187ABFB" w14:textId="77777777" w:rsidR="007A2922" w:rsidRPr="00157254" w:rsidRDefault="007A2922" w:rsidP="006A52E9">
      <w:pPr>
        <w:pStyle w:val="Odstavecseseznamem"/>
        <w:ind w:left="1134"/>
        <w:jc w:val="both"/>
      </w:pPr>
      <w:r w:rsidRPr="00157254">
        <w:t xml:space="preserve">Nákup přístrojového vybavení pro oddělení rehabilitace </w:t>
      </w:r>
    </w:p>
    <w:p w14:paraId="0CDD9C8B" w14:textId="77777777" w:rsidR="007A2922" w:rsidRDefault="007A2922" w:rsidP="006A52E9">
      <w:pPr>
        <w:pStyle w:val="Odstavecseseznamem"/>
        <w:spacing w:after="120"/>
        <w:ind w:left="1134"/>
      </w:pPr>
      <w:r w:rsidRPr="00157254">
        <w:t>CZ.31.7.0/0.0/0.0/22_060/0007757.</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0CFE7656"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w:t>
      </w:r>
      <w:r w:rsidR="00456BC4">
        <w:t xml:space="preserve"> jím</w:t>
      </w:r>
      <w:r w:rsidR="000C0F3C" w:rsidRPr="00113BAE">
        <w:t xml:space="preserve"> jako ručitelem </w:t>
      </w:r>
      <w:r w:rsidR="00456BC4" w:rsidRPr="00113BAE">
        <w:t xml:space="preserve">vynaloženou </w:t>
      </w:r>
      <w:r w:rsidR="004B64CA" w:rsidRPr="00113BAE">
        <w:t>ve</w:t>
      </w:r>
      <w:r w:rsidR="004B64CA">
        <w:t> </w:t>
      </w:r>
      <w:r w:rsidR="000C0F3C" w:rsidRPr="00113BAE">
        <w:t xml:space="preserve">smyslu ustanovení </w:t>
      </w:r>
      <w:r w:rsidR="000C0F3C" w:rsidRPr="00113BAE">
        <w:lastRenderedPageBreak/>
        <w:t xml:space="preserve">§ 109 odst. 1 zákona o DPH za </w:t>
      </w:r>
      <w:r w:rsidR="00456BC4">
        <w:t xml:space="preserve">něj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144D435D" w:rsidR="001010B1" w:rsidRPr="00FC0069" w:rsidRDefault="00BA2125" w:rsidP="002E53FD">
      <w:pPr>
        <w:pStyle w:val="Odstavecseseznamem"/>
        <w:numPr>
          <w:ilvl w:val="3"/>
          <w:numId w:val="1"/>
        </w:numPr>
        <w:spacing w:after="120"/>
        <w:ind w:left="397" w:hanging="397"/>
        <w:jc w:val="both"/>
      </w:pPr>
      <w:r w:rsidRPr="00E55B5B">
        <w:t xml:space="preserve">Podmínkou předání </w:t>
      </w:r>
      <w:r w:rsidR="00BE69AB">
        <w:t xml:space="preserve">předmětu smlouvy </w:t>
      </w:r>
      <w:r w:rsidRPr="00E55B5B">
        <w:t xml:space="preserve">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2B34AF"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xml:space="preserve">, </w:t>
      </w:r>
      <w:r w:rsidR="009E3F6C" w:rsidRPr="002B34AF">
        <w:t>nezbytné revizní zprávy</w:t>
      </w:r>
      <w:r w:rsidR="006E5E95" w:rsidRPr="002B34AF">
        <w:t xml:space="preserve">, doklady dle zákona </w:t>
      </w:r>
      <w:r w:rsidR="00BF2A0D" w:rsidRPr="002B34AF">
        <w:t xml:space="preserve">o </w:t>
      </w:r>
      <w:r w:rsidR="006E5E95" w:rsidRPr="002B34AF">
        <w:t>zdravotnických prostředcích</w:t>
      </w:r>
      <w:r w:rsidR="00E31CAC" w:rsidRPr="002B34AF">
        <w:t xml:space="preserve"> </w:t>
      </w:r>
      <w:r w:rsidR="00BA2125" w:rsidRPr="002B34AF">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087F71A9" w:rsidR="008F7C92" w:rsidRDefault="008C26C8" w:rsidP="002E53FD">
      <w:pPr>
        <w:pStyle w:val="Odstavecseseznamem"/>
        <w:numPr>
          <w:ilvl w:val="3"/>
          <w:numId w:val="1"/>
        </w:numPr>
        <w:spacing w:after="120"/>
        <w:ind w:left="284" w:hanging="284"/>
        <w:jc w:val="both"/>
      </w:pPr>
      <w:r>
        <w:lastRenderedPageBreak/>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r w:rsidR="003E75B3">
        <w:t xml:space="preserve"> je-li relevantní</w:t>
      </w:r>
      <w:r w:rsidR="008F7C92" w:rsidRPr="008F7C92">
        <w:t>.</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90232B4" w14:textId="70F46F4A" w:rsidR="00FE5E1B" w:rsidRPr="00CF4522" w:rsidRDefault="008770F3" w:rsidP="002E53FD">
      <w:pPr>
        <w:pStyle w:val="Odstavecseseznamem"/>
        <w:numPr>
          <w:ilvl w:val="0"/>
          <w:numId w:val="4"/>
        </w:numPr>
        <w:ind w:left="709"/>
        <w:jc w:val="both"/>
      </w:pPr>
      <w:r w:rsidRPr="006563BF">
        <w:t>při odstraňování závady na pracovišti objednatele do následujícího pracovního dne,</w:t>
      </w:r>
      <w:r w:rsidRPr="004155EA">
        <w:t xml:space="preserve"> </w:t>
      </w:r>
      <w:r w:rsidR="00FE5E1B" w:rsidRPr="00CF4522">
        <w:t>a to do </w:t>
      </w:r>
      <w:r w:rsidRPr="00CF4522">
        <w:t>hodiny odpovídající hodině nahlášení</w:t>
      </w:r>
      <w:r w:rsidR="00FE5E1B" w:rsidRPr="00CF4522">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CF4522">
        <w:rPr>
          <w:rFonts w:asciiTheme="minorHAnsi" w:hAnsiTheme="minorHAnsi" w:cs="Tahoma"/>
        </w:rPr>
        <w:t xml:space="preserve">při odstraňování závady na pracovišti objednatele a nutnosti použití náhradních dílů </w:t>
      </w:r>
      <w:r w:rsidRPr="004C164D">
        <w:rPr>
          <w:rFonts w:asciiTheme="minorHAnsi" w:hAnsiTheme="minorHAnsi" w:cs="Tahoma"/>
        </w:rPr>
        <w:t>do tří pracovních dnů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15B61385"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w:t>
      </w:r>
      <w:r w:rsidR="00BE69AB">
        <w:t xml:space="preserve">od </w:t>
      </w:r>
      <w:r>
        <w:t xml:space="preserve">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2CFFE0CF"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7D75F4FA"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456BC4">
        <w:t>její</w:t>
      </w:r>
      <w:r w:rsidR="00456BC4" w:rsidRPr="00C50397">
        <w:t xml:space="preserve"> </w:t>
      </w:r>
      <w:r w:rsidR="00BA2125" w:rsidRPr="00C50397">
        <w:t>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lastRenderedPageBreak/>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w:t>
      </w:r>
      <w:r w:rsidRPr="002E53FD">
        <w:lastRenderedPageBreak/>
        <w:t xml:space="preserve">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455AFE9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23678B">
        <w:rPr>
          <w:b/>
          <w:bCs/>
        </w:rPr>
        <w:t xml:space="preserve">A LICENČNÍ </w:t>
      </w:r>
      <w:r>
        <w:rPr>
          <w:b/>
          <w:bCs/>
        </w:rPr>
        <w:t>UJEDNÁNÍ</w:t>
      </w:r>
    </w:p>
    <w:p w14:paraId="3A7CD0A6" w14:textId="080538C6" w:rsidR="008D43EE"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173F0D76" w14:textId="77777777" w:rsidR="00F1547A" w:rsidRPr="008365F2" w:rsidRDefault="00F1547A" w:rsidP="00F1547A">
      <w:pPr>
        <w:pStyle w:val="Odstavecseseznamem"/>
        <w:numPr>
          <w:ilvl w:val="3"/>
          <w:numId w:val="1"/>
        </w:numPr>
        <w:spacing w:after="120"/>
        <w:ind w:left="284" w:hanging="284"/>
        <w:jc w:val="both"/>
      </w:pPr>
      <w:r w:rsidRPr="00125CC8">
        <w:t>Pokud j</w:t>
      </w:r>
      <w:r>
        <w:t>sou</w:t>
      </w:r>
      <w:r w:rsidRPr="00125CC8">
        <w:t xml:space="preserve"> při plnění této smlouvy předán</w:t>
      </w:r>
      <w:r>
        <w:t>y</w:t>
      </w:r>
      <w:r w:rsidRPr="00125CC8">
        <w:t>, zpřístupněn</w:t>
      </w:r>
      <w:r>
        <w:t>y</w:t>
      </w:r>
      <w:r w:rsidRPr="00125CC8">
        <w:t xml:space="preserve"> či jinak </w:t>
      </w:r>
      <w:r>
        <w:t>objednateli</w:t>
      </w:r>
      <w:r w:rsidRPr="00125CC8">
        <w:t xml:space="preserve"> </w:t>
      </w:r>
      <w:r>
        <w:t>poskytnuty</w:t>
      </w:r>
      <w:r w:rsidRPr="00125CC8">
        <w:t xml:space="preserve"> </w:t>
      </w:r>
      <w:r>
        <w:t>věci</w:t>
      </w:r>
      <w:r w:rsidRPr="00125CC8">
        <w:t xml:space="preserve"> chráněné právy k duševnímu vlastnictví (dále jen „</w:t>
      </w:r>
      <w:r w:rsidRPr="00893CFF">
        <w:rPr>
          <w:b/>
        </w:rPr>
        <w:t>duševní vlastnictví</w:t>
      </w:r>
      <w:r w:rsidRPr="00125CC8">
        <w:t>“)</w:t>
      </w:r>
      <w:r>
        <w:t xml:space="preserve"> – vesměs počítačový program – dodavatel</w:t>
      </w:r>
      <w:r w:rsidRPr="00125CC8">
        <w:t xml:space="preserve"> odpovídá za to, že </w:t>
      </w:r>
      <w:r>
        <w:t>objednatel</w:t>
      </w:r>
      <w:r w:rsidRPr="00125CC8">
        <w:t xml:space="preserve"> bude oprávněn </w:t>
      </w:r>
      <w:r>
        <w:t xml:space="preserve">toto </w:t>
      </w:r>
      <w:r w:rsidRPr="00125CC8">
        <w:t>duševní vlastnictví užívat, a</w:t>
      </w:r>
      <w:r>
        <w:t> </w:t>
      </w:r>
      <w:r w:rsidRPr="00125CC8">
        <w:t>to</w:t>
      </w:r>
      <w:r>
        <w:t> </w:t>
      </w:r>
      <w:r w:rsidRPr="00125CC8">
        <w:t>bez časového a územního omezení a minimálně v rozsahu nezbytném pro řádné užívání předmětu této smlouvy k účelu, který je ve smlouvě stanoven a není-li účel stanoven, pak k účelu obvyklému.</w:t>
      </w:r>
      <w:r>
        <w:t xml:space="preserve"> </w:t>
      </w:r>
      <w:r w:rsidRPr="00125CC8">
        <w:t xml:space="preserve">Za tímto účelem </w:t>
      </w:r>
      <w:r>
        <w:t>s</w:t>
      </w:r>
      <w:r w:rsidRPr="00141BA9">
        <w:t xml:space="preserve">mluvní strany uzavírají licenční </w:t>
      </w:r>
      <w:r>
        <w:t>ujednání</w:t>
      </w:r>
      <w:r w:rsidRPr="00141BA9">
        <w:t>, kter</w:t>
      </w:r>
      <w:r>
        <w:t>ým</w:t>
      </w:r>
      <w:r w:rsidRPr="00141BA9">
        <w:t xml:space="preserve"> poskytuje </w:t>
      </w:r>
      <w:r>
        <w:t>dodavatel</w:t>
      </w:r>
      <w:r w:rsidRPr="00141BA9">
        <w:t xml:space="preserve"> jako </w:t>
      </w:r>
      <w:r>
        <w:t>p</w:t>
      </w:r>
      <w:r w:rsidRPr="00141BA9">
        <w:t xml:space="preserve">oskytovatel </w:t>
      </w:r>
      <w:r>
        <w:t>objednateli</w:t>
      </w:r>
      <w:r w:rsidRPr="00141BA9">
        <w:t xml:space="preserve"> jako </w:t>
      </w:r>
      <w:r>
        <w:t>n</w:t>
      </w:r>
      <w:r w:rsidRPr="00141BA9">
        <w:t xml:space="preserve">abyvateli bezplatně oprávnění k výkonu práva </w:t>
      </w:r>
      <w:r>
        <w:t xml:space="preserve">duševního vlastnictví (licenci), tj. </w:t>
      </w:r>
      <w:r w:rsidRPr="002E53FD">
        <w:t xml:space="preserve">územně </w:t>
      </w:r>
      <w:r>
        <w:t xml:space="preserve">a časově </w:t>
      </w:r>
      <w:r w:rsidRPr="002E53FD">
        <w:t>neomezenou licenci</w:t>
      </w:r>
      <w:r>
        <w:t>,</w:t>
      </w:r>
      <w:r w:rsidRPr="002E53FD">
        <w:t xml:space="preserve"> opravňující objednatele užívat duševní vlastnictví v nejširším možném rozsahu, v jakém lze podle právních předpisů oprávnění k užití udělit</w:t>
      </w:r>
      <w:r w:rsidRPr="00141BA9">
        <w:t xml:space="preserve">. </w:t>
      </w:r>
      <w:r>
        <w:t>Objedn</w:t>
      </w:r>
      <w:r w:rsidRPr="00141BA9">
        <w:t>atel je oprávněn k výkonu práva užít počítačový program ke všem způsobů</w:t>
      </w:r>
      <w:r>
        <w:t xml:space="preserve">m užití dle </w:t>
      </w:r>
      <w:r w:rsidRPr="002E53FD">
        <w:t>§ 12 zákona č. 121/2000 Sb., o právu autorském, o právech souvisejících s právem autorským a o změně některých zákonů (autorský zákon), ve znění pozdějších předpisů</w:t>
      </w:r>
      <w:r>
        <w:t xml:space="preserve">, </w:t>
      </w:r>
      <w:r w:rsidRPr="00141BA9">
        <w:t xml:space="preserve">této smlouvy i </w:t>
      </w:r>
      <w:r>
        <w:t>občanského zákoníku. Dodavatel</w:t>
      </w:r>
      <w:r w:rsidRPr="00141BA9">
        <w:t xml:space="preserve"> prohlašuje, že mu svědčí taková práva a v takovém rozsahu, která ho opravňují udělit tuto licenci </w:t>
      </w:r>
      <w:r>
        <w:t>objednateli</w:t>
      </w:r>
      <w:r w:rsidRPr="00141BA9">
        <w:t xml:space="preserve">, a zavazuje se učinit veškeré nezbytné právní kroky k tomu, aby oprávnění poskytnout tuto licenci v tomto rozsahu měl i nadále, jinak odpovídá za škodu tím způsobenou. </w:t>
      </w:r>
      <w:r>
        <w:t>Objednatel</w:t>
      </w:r>
      <w:r w:rsidRPr="00141BA9">
        <w:t xml:space="preserve"> není povinen licenci užít. </w:t>
      </w:r>
      <w:r>
        <w:t xml:space="preserve">Pokud by šlo podlicenci, platí pro ni vše, co je ujednáno pro licenci. Dodavatel je povinen zajistit bezplatný upgrade či update, pokud k nim dochází. </w:t>
      </w:r>
    </w:p>
    <w:p w14:paraId="797793A7" w14:textId="77777777" w:rsidR="00F1547A" w:rsidRPr="002E53FD" w:rsidRDefault="00F1547A" w:rsidP="00F1547A">
      <w:pPr>
        <w:pStyle w:val="Odstavecseseznamem"/>
        <w:spacing w:after="120"/>
        <w:ind w:left="284"/>
        <w:jc w:val="both"/>
      </w:pP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6563B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325EB6CD" w:rsidR="00542862" w:rsidRDefault="008C26C8" w:rsidP="002E53FD">
      <w:pPr>
        <w:pStyle w:val="Odstavecseseznamem"/>
        <w:numPr>
          <w:ilvl w:val="3"/>
          <w:numId w:val="1"/>
        </w:numPr>
        <w:spacing w:after="120"/>
        <w:ind w:left="284" w:hanging="284"/>
        <w:jc w:val="both"/>
      </w:pPr>
      <w:r>
        <w:lastRenderedPageBreak/>
        <w:t>Dodavatel</w:t>
      </w:r>
      <w:r w:rsidR="00542862">
        <w:t xml:space="preserve"> </w:t>
      </w:r>
      <w:r w:rsidR="00542862" w:rsidRPr="002E53FD">
        <w:t xml:space="preserve">je povinen uchovávat veškerou dokumentaci související s realizací této smlouvy včetně účetních dokladů minimálně do konce roku </w:t>
      </w:r>
      <w:r w:rsidR="000B13C9" w:rsidRPr="00D905D0">
        <w:t>203</w:t>
      </w:r>
      <w:r w:rsidR="000B13C9">
        <w:t>6</w:t>
      </w:r>
      <w:r w:rsidR="00542862" w:rsidRPr="00D905D0">
        <w:t>.</w:t>
      </w:r>
      <w:r w:rsidR="00542862" w:rsidRPr="002E53FD">
        <w:t xml:space="preserve"> </w:t>
      </w:r>
      <w:r>
        <w:t>Dodavatel</w:t>
      </w:r>
      <w:r w:rsidR="00542862">
        <w:t xml:space="preserve"> </w:t>
      </w:r>
      <w:r w:rsidR="00542862" w:rsidRPr="002E53FD">
        <w:t xml:space="preserve">je povinen minimálně do konce roku </w:t>
      </w:r>
      <w:r w:rsidR="000B13C9" w:rsidRPr="002E53FD">
        <w:t>20</w:t>
      </w:r>
      <w:r w:rsidR="000B13C9">
        <w:t>36</w:t>
      </w:r>
      <w:r w:rsidR="000B13C9" w:rsidRPr="002E53FD">
        <w:t xml:space="preserve"> </w:t>
      </w:r>
      <w:r w:rsidR="00542862" w:rsidRPr="002E53FD">
        <w:t>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rPr>
          <w:ins w:id="2" w:author="Vojtěchová Gabriela" w:date="2025-09-01T10:56:00Z" w16du:dateUtc="2025-09-01T08:56:00Z"/>
        </w:rPr>
      </w:pPr>
      <w:r>
        <w:t>příloha č. 1</w:t>
      </w:r>
      <w:r>
        <w:tab/>
        <w:t>–</w:t>
      </w:r>
      <w:r>
        <w:tab/>
      </w:r>
      <w:r w:rsidR="00B952B4">
        <w:t>S</w:t>
      </w:r>
      <w:r w:rsidR="00A35221">
        <w:t>pecifikace předmětu plnění</w:t>
      </w:r>
      <w:r w:rsidR="00893CFF">
        <w:t>,</w:t>
      </w:r>
    </w:p>
    <w:p w14:paraId="341EA8B4" w14:textId="02B664B0" w:rsidR="00D72BB0" w:rsidRDefault="00D72BB0" w:rsidP="002E53FD">
      <w:pPr>
        <w:pStyle w:val="Odstavecseseznamem"/>
        <w:numPr>
          <w:ilvl w:val="0"/>
          <w:numId w:val="4"/>
        </w:numPr>
        <w:tabs>
          <w:tab w:val="left" w:pos="1899"/>
          <w:tab w:val="left" w:pos="2070"/>
        </w:tabs>
        <w:ind w:left="851"/>
        <w:jc w:val="both"/>
      </w:pPr>
      <w:ins w:id="3" w:author="Vojtěchová Gabriela" w:date="2025-09-01T10:57:00Z" w16du:dateUtc="2025-09-01T08:57:00Z">
        <w:r>
          <w:t>příloha č.</w:t>
        </w:r>
      </w:ins>
      <w:ins w:id="4" w:author="Vojtěchová Gabriela" w:date="2025-09-01T10:58:00Z" w16du:dateUtc="2025-09-01T08:58:00Z">
        <w:r>
          <w:t xml:space="preserve"> </w:t>
        </w:r>
      </w:ins>
      <w:ins w:id="5" w:author="Vojtěchová Gabriela" w:date="2025-09-01T10:57:00Z" w16du:dateUtc="2025-09-01T08:57:00Z">
        <w:r>
          <w:t xml:space="preserve">2 </w:t>
        </w:r>
        <w:r w:rsidRPr="00D72BB0">
          <w:t>– Technické či katalogové listy</w:t>
        </w:r>
      </w:ins>
    </w:p>
    <w:p w14:paraId="1B3ADD9E" w14:textId="7CDB0552"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w:t>
      </w:r>
      <w:r w:rsidR="00A35221">
        <w:t>(je-li relevantní)</w:t>
      </w:r>
      <w:r w:rsidR="00BE69AB">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8B62A" w14:textId="77777777" w:rsidR="00AC1281" w:rsidRDefault="00AC1281" w:rsidP="00A55F27">
      <w:r>
        <w:separator/>
      </w:r>
    </w:p>
  </w:endnote>
  <w:endnote w:type="continuationSeparator" w:id="0">
    <w:p w14:paraId="3BDC21CE" w14:textId="77777777" w:rsidR="00AC1281" w:rsidRDefault="00AC1281"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6970149"/>
      <w:docPartObj>
        <w:docPartGallery w:val="Page Numbers (Bottom of Page)"/>
        <w:docPartUnique/>
      </w:docPartObj>
    </w:sdtPr>
    <w:sdtEndPr/>
    <w:sdtContent>
      <w:p w14:paraId="61BF90BD" w14:textId="0E53FEF7" w:rsidR="00F36B42" w:rsidRDefault="00F36B42" w:rsidP="002E53FD">
        <w:pPr>
          <w:pStyle w:val="Zpat"/>
          <w:jc w:val="center"/>
        </w:pPr>
        <w:r>
          <w:fldChar w:fldCharType="begin"/>
        </w:r>
        <w:r>
          <w:instrText>PAGE   \* MERGEFORMAT</w:instrText>
        </w:r>
        <w:r>
          <w:fldChar w:fldCharType="separate"/>
        </w:r>
        <w:r w:rsidR="00456BC4">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758FD" w14:textId="77777777" w:rsidR="00AC1281" w:rsidRDefault="00AC1281" w:rsidP="00A55F27">
      <w:r>
        <w:separator/>
      </w:r>
    </w:p>
  </w:footnote>
  <w:footnote w:type="continuationSeparator" w:id="0">
    <w:p w14:paraId="6805CDCF" w14:textId="77777777" w:rsidR="00AC1281" w:rsidRDefault="00AC1281"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05827" w14:textId="6738AB36" w:rsidR="008A36FC" w:rsidRDefault="00F36B42" w:rsidP="00B952B4">
    <w:pPr>
      <w:ind w:right="-851"/>
      <w:rPr>
        <w:rFonts w:ascii="Arial" w:hAnsi="Arial" w:cs="Arial"/>
        <w:b/>
        <w:sz w:val="18"/>
      </w:rPr>
    </w:pPr>
    <w:r w:rsidRPr="002E53FD">
      <w:rPr>
        <w:rFonts w:ascii="Arial" w:hAnsi="Arial" w:cs="Arial"/>
        <w:sz w:val="18"/>
      </w:rPr>
      <w:t xml:space="preserve">Veřejná zakázka </w:t>
    </w:r>
    <w:r w:rsidR="00F929BB" w:rsidRPr="00F929BB">
      <w:rPr>
        <w:rFonts w:ascii="Arial" w:hAnsi="Arial" w:cs="Arial"/>
        <w:b/>
        <w:sz w:val="18"/>
      </w:rPr>
      <w:t xml:space="preserve">Nemocnice Havlíčkův Brod </w:t>
    </w:r>
    <w:r w:rsidR="008A36FC">
      <w:rPr>
        <w:rFonts w:ascii="Arial" w:hAnsi="Arial" w:cs="Arial"/>
        <w:b/>
        <w:sz w:val="18"/>
      </w:rPr>
      <w:t>–</w:t>
    </w:r>
    <w:r w:rsidR="00F929BB" w:rsidRPr="00F929BB">
      <w:rPr>
        <w:rFonts w:ascii="Arial" w:hAnsi="Arial" w:cs="Arial"/>
        <w:b/>
        <w:sz w:val="18"/>
      </w:rPr>
      <w:t xml:space="preserve"> </w:t>
    </w:r>
    <w:r w:rsidR="008A36FC">
      <w:rPr>
        <w:rFonts w:ascii="Arial" w:hAnsi="Arial" w:cs="Arial"/>
        <w:b/>
        <w:sz w:val="18"/>
      </w:rPr>
      <w:t>vybavení rehabilitace</w:t>
    </w:r>
    <w:r w:rsidR="00AB29F6">
      <w:rPr>
        <w:rFonts w:ascii="Arial" w:hAnsi="Arial" w:cs="Arial"/>
        <w:b/>
        <w:sz w:val="18"/>
      </w:rPr>
      <w:t xml:space="preserve"> II</w:t>
    </w:r>
    <w:r w:rsidR="00F929BB" w:rsidRPr="00F929BB">
      <w:rPr>
        <w:rFonts w:ascii="Arial" w:hAnsi="Arial" w:cs="Arial"/>
        <w:b/>
        <w:sz w:val="18"/>
      </w:rPr>
      <w:t xml:space="preserve"> </w:t>
    </w:r>
  </w:p>
  <w:p w14:paraId="5E96386C" w14:textId="084ADB7E" w:rsidR="00F36B42" w:rsidRPr="002E53FD" w:rsidRDefault="00F929BB" w:rsidP="00B952B4">
    <w:pPr>
      <w:ind w:right="-851"/>
      <w:rPr>
        <w:rFonts w:ascii="Arial" w:hAnsi="Arial" w:cs="Arial"/>
        <w:bCs/>
        <w:sz w:val="18"/>
      </w:rPr>
    </w:pPr>
    <w:r w:rsidRPr="00F929BB">
      <w:rPr>
        <w:rFonts w:ascii="Arial" w:hAnsi="Arial" w:cs="Arial"/>
        <w:b/>
        <w:sz w:val="18"/>
      </w:rPr>
      <w:t xml:space="preserve">Část </w:t>
    </w:r>
    <w:r w:rsidR="000121AE">
      <w:rPr>
        <w:rFonts w:ascii="Arial" w:hAnsi="Arial" w:cs="Arial"/>
        <w:b/>
        <w:sz w:val="18"/>
      </w:rPr>
      <w:t>2</w:t>
    </w:r>
    <w:r w:rsidR="000121AE" w:rsidRPr="00F929BB">
      <w:rPr>
        <w:rFonts w:ascii="Arial" w:hAnsi="Arial" w:cs="Arial"/>
        <w:b/>
        <w:sz w:val="18"/>
      </w:rPr>
      <w:t xml:space="preserve"> </w:t>
    </w:r>
    <w:r w:rsidRPr="00F929BB">
      <w:rPr>
        <w:rFonts w:ascii="Arial" w:hAnsi="Arial" w:cs="Arial"/>
        <w:b/>
        <w:sz w:val="18"/>
      </w:rPr>
      <w:t xml:space="preserve">– </w:t>
    </w:r>
    <w:r w:rsidR="00AB29F6" w:rsidRPr="00AB29F6">
      <w:rPr>
        <w:rFonts w:ascii="Arial" w:hAnsi="Arial" w:cs="Arial"/>
        <w:b/>
        <w:sz w:val="18"/>
      </w:rPr>
      <w:t>Terapeutické stimulační a stabilometrické vybavení</w:t>
    </w:r>
    <w:r w:rsidR="00AB29F6" w:rsidRPr="00AB29F6" w:rsidDel="00AB29F6">
      <w:rPr>
        <w:rFonts w:ascii="Arial" w:hAnsi="Arial" w:cs="Arial"/>
        <w:b/>
        <w:sz w:val="18"/>
      </w:rPr>
      <w:t xml:space="preserve">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338428703">
    <w:abstractNumId w:val="12"/>
  </w:num>
  <w:num w:numId="2" w16cid:durableId="1118374651">
    <w:abstractNumId w:val="7"/>
  </w:num>
  <w:num w:numId="3" w16cid:durableId="1813935723">
    <w:abstractNumId w:val="0"/>
  </w:num>
  <w:num w:numId="4" w16cid:durableId="1758481168">
    <w:abstractNumId w:val="29"/>
  </w:num>
  <w:num w:numId="5" w16cid:durableId="698966940">
    <w:abstractNumId w:val="13"/>
  </w:num>
  <w:num w:numId="6" w16cid:durableId="238684173">
    <w:abstractNumId w:val="6"/>
  </w:num>
  <w:num w:numId="7" w16cid:durableId="1021590346">
    <w:abstractNumId w:val="37"/>
  </w:num>
  <w:num w:numId="8" w16cid:durableId="652371633">
    <w:abstractNumId w:val="23"/>
  </w:num>
  <w:num w:numId="9" w16cid:durableId="1156842945">
    <w:abstractNumId w:val="34"/>
  </w:num>
  <w:num w:numId="10" w16cid:durableId="2107269907">
    <w:abstractNumId w:val="2"/>
  </w:num>
  <w:num w:numId="11" w16cid:durableId="420104459">
    <w:abstractNumId w:val="20"/>
  </w:num>
  <w:num w:numId="12" w16cid:durableId="1702589530">
    <w:abstractNumId w:val="26"/>
  </w:num>
  <w:num w:numId="13" w16cid:durableId="880478925">
    <w:abstractNumId w:val="5"/>
  </w:num>
  <w:num w:numId="14" w16cid:durableId="673924275">
    <w:abstractNumId w:val="9"/>
  </w:num>
  <w:num w:numId="15" w16cid:durableId="705254931">
    <w:abstractNumId w:val="4"/>
  </w:num>
  <w:num w:numId="16" w16cid:durableId="1919901271">
    <w:abstractNumId w:val="8"/>
  </w:num>
  <w:num w:numId="17" w16cid:durableId="323751802">
    <w:abstractNumId w:val="14"/>
  </w:num>
  <w:num w:numId="18" w16cid:durableId="502284613">
    <w:abstractNumId w:val="35"/>
  </w:num>
  <w:num w:numId="19" w16cid:durableId="1642035645">
    <w:abstractNumId w:val="27"/>
  </w:num>
  <w:num w:numId="20" w16cid:durableId="1019740267">
    <w:abstractNumId w:val="28"/>
  </w:num>
  <w:num w:numId="21" w16cid:durableId="1542864648">
    <w:abstractNumId w:val="19"/>
  </w:num>
  <w:num w:numId="22" w16cid:durableId="1669138933">
    <w:abstractNumId w:val="1"/>
  </w:num>
  <w:num w:numId="23" w16cid:durableId="2031103399">
    <w:abstractNumId w:val="33"/>
  </w:num>
  <w:num w:numId="24" w16cid:durableId="16804223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73561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19630018">
    <w:abstractNumId w:val="10"/>
  </w:num>
  <w:num w:numId="27" w16cid:durableId="388765465">
    <w:abstractNumId w:val="3"/>
  </w:num>
  <w:num w:numId="28" w16cid:durableId="649290200">
    <w:abstractNumId w:val="11"/>
  </w:num>
  <w:num w:numId="29" w16cid:durableId="465590639">
    <w:abstractNumId w:val="32"/>
  </w:num>
  <w:num w:numId="30" w16cid:durableId="1013922248">
    <w:abstractNumId w:val="38"/>
  </w:num>
  <w:num w:numId="31" w16cid:durableId="2129856515">
    <w:abstractNumId w:val="15"/>
  </w:num>
  <w:num w:numId="32" w16cid:durableId="163595009">
    <w:abstractNumId w:val="31"/>
  </w:num>
  <w:num w:numId="33" w16cid:durableId="805779127">
    <w:abstractNumId w:val="30"/>
  </w:num>
  <w:num w:numId="34" w16cid:durableId="1402799874">
    <w:abstractNumId w:val="16"/>
  </w:num>
  <w:num w:numId="35" w16cid:durableId="1948197395">
    <w:abstractNumId w:val="24"/>
  </w:num>
  <w:num w:numId="36" w16cid:durableId="1172452049">
    <w:abstractNumId w:val="18"/>
  </w:num>
  <w:num w:numId="37" w16cid:durableId="401830380">
    <w:abstractNumId w:val="17"/>
  </w:num>
  <w:num w:numId="38" w16cid:durableId="1049259407">
    <w:abstractNumId w:val="25"/>
  </w:num>
  <w:num w:numId="39" w16cid:durableId="1132089568">
    <w:abstractNumId w:val="22"/>
  </w:num>
  <w:num w:numId="40" w16cid:durableId="533546381">
    <w:abstractNumId w:val="36"/>
  </w:num>
  <w:num w:numId="41" w16cid:durableId="114068611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ojtěchová Gabriela">
    <w15:presenceInfo w15:providerId="AD" w15:userId="S-1-5-21-2922865233-739661894-3270051605-1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390"/>
    <w:rsid w:val="000007DF"/>
    <w:rsid w:val="000029CB"/>
    <w:rsid w:val="00007784"/>
    <w:rsid w:val="00007C53"/>
    <w:rsid w:val="000121AE"/>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1DBE"/>
    <w:rsid w:val="00073890"/>
    <w:rsid w:val="00075F98"/>
    <w:rsid w:val="000800E2"/>
    <w:rsid w:val="00083372"/>
    <w:rsid w:val="00086AA2"/>
    <w:rsid w:val="000958FB"/>
    <w:rsid w:val="000A3A57"/>
    <w:rsid w:val="000A3F2A"/>
    <w:rsid w:val="000A5E4A"/>
    <w:rsid w:val="000A6865"/>
    <w:rsid w:val="000B13C9"/>
    <w:rsid w:val="000B64F0"/>
    <w:rsid w:val="000C0F3C"/>
    <w:rsid w:val="000C3041"/>
    <w:rsid w:val="000C455B"/>
    <w:rsid w:val="000C4623"/>
    <w:rsid w:val="000D0C6C"/>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1BE3"/>
    <w:rsid w:val="00153239"/>
    <w:rsid w:val="001566BD"/>
    <w:rsid w:val="00157FD8"/>
    <w:rsid w:val="001617CF"/>
    <w:rsid w:val="0016347A"/>
    <w:rsid w:val="00174BBF"/>
    <w:rsid w:val="0017574D"/>
    <w:rsid w:val="00176F63"/>
    <w:rsid w:val="001772A2"/>
    <w:rsid w:val="0018399D"/>
    <w:rsid w:val="00185222"/>
    <w:rsid w:val="0018540F"/>
    <w:rsid w:val="00192100"/>
    <w:rsid w:val="00192104"/>
    <w:rsid w:val="00192431"/>
    <w:rsid w:val="001A334D"/>
    <w:rsid w:val="001A6068"/>
    <w:rsid w:val="001B6FD1"/>
    <w:rsid w:val="001C1B53"/>
    <w:rsid w:val="001C2265"/>
    <w:rsid w:val="001C2628"/>
    <w:rsid w:val="001C76EB"/>
    <w:rsid w:val="001D0CFE"/>
    <w:rsid w:val="001D4818"/>
    <w:rsid w:val="001E5778"/>
    <w:rsid w:val="001E59B4"/>
    <w:rsid w:val="001E776E"/>
    <w:rsid w:val="001E7E27"/>
    <w:rsid w:val="00200D7A"/>
    <w:rsid w:val="0020570A"/>
    <w:rsid w:val="00206F65"/>
    <w:rsid w:val="00216B83"/>
    <w:rsid w:val="0023678B"/>
    <w:rsid w:val="0024022A"/>
    <w:rsid w:val="002417F8"/>
    <w:rsid w:val="00243ACD"/>
    <w:rsid w:val="00246F3C"/>
    <w:rsid w:val="00247910"/>
    <w:rsid w:val="00256FDB"/>
    <w:rsid w:val="00265C81"/>
    <w:rsid w:val="00272055"/>
    <w:rsid w:val="002721FF"/>
    <w:rsid w:val="002732B8"/>
    <w:rsid w:val="0027397A"/>
    <w:rsid w:val="0027443B"/>
    <w:rsid w:val="00277833"/>
    <w:rsid w:val="00285445"/>
    <w:rsid w:val="00295106"/>
    <w:rsid w:val="002A52C6"/>
    <w:rsid w:val="002B34AF"/>
    <w:rsid w:val="002C743B"/>
    <w:rsid w:val="002C7A6D"/>
    <w:rsid w:val="002D3099"/>
    <w:rsid w:val="002D33C3"/>
    <w:rsid w:val="002E53FD"/>
    <w:rsid w:val="002E6FC5"/>
    <w:rsid w:val="002E7BD9"/>
    <w:rsid w:val="002F15ED"/>
    <w:rsid w:val="0030187A"/>
    <w:rsid w:val="00302FE8"/>
    <w:rsid w:val="00316456"/>
    <w:rsid w:val="00320536"/>
    <w:rsid w:val="00330F57"/>
    <w:rsid w:val="00336E73"/>
    <w:rsid w:val="00343B41"/>
    <w:rsid w:val="003456E0"/>
    <w:rsid w:val="00346A21"/>
    <w:rsid w:val="003573C9"/>
    <w:rsid w:val="00357C90"/>
    <w:rsid w:val="003623C4"/>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E75B3"/>
    <w:rsid w:val="003F1093"/>
    <w:rsid w:val="003F1363"/>
    <w:rsid w:val="003F318C"/>
    <w:rsid w:val="003F3A80"/>
    <w:rsid w:val="00403D10"/>
    <w:rsid w:val="00410E2B"/>
    <w:rsid w:val="00413AE0"/>
    <w:rsid w:val="004143ED"/>
    <w:rsid w:val="00414672"/>
    <w:rsid w:val="004155EA"/>
    <w:rsid w:val="00420EAC"/>
    <w:rsid w:val="004279A0"/>
    <w:rsid w:val="00445242"/>
    <w:rsid w:val="004459DD"/>
    <w:rsid w:val="0044778E"/>
    <w:rsid w:val="0045090E"/>
    <w:rsid w:val="00453138"/>
    <w:rsid w:val="0045378D"/>
    <w:rsid w:val="00456BC4"/>
    <w:rsid w:val="0046098A"/>
    <w:rsid w:val="0046287A"/>
    <w:rsid w:val="004642BE"/>
    <w:rsid w:val="004649FF"/>
    <w:rsid w:val="00465357"/>
    <w:rsid w:val="00467B8E"/>
    <w:rsid w:val="00471542"/>
    <w:rsid w:val="004725D2"/>
    <w:rsid w:val="00474B34"/>
    <w:rsid w:val="004779DC"/>
    <w:rsid w:val="00480985"/>
    <w:rsid w:val="00481174"/>
    <w:rsid w:val="004914C0"/>
    <w:rsid w:val="004951DB"/>
    <w:rsid w:val="0049736A"/>
    <w:rsid w:val="004A139E"/>
    <w:rsid w:val="004A1CA5"/>
    <w:rsid w:val="004B27AF"/>
    <w:rsid w:val="004B4ACC"/>
    <w:rsid w:val="004B5AA2"/>
    <w:rsid w:val="004B64CA"/>
    <w:rsid w:val="004B6DFD"/>
    <w:rsid w:val="004C164D"/>
    <w:rsid w:val="004C1699"/>
    <w:rsid w:val="004C290E"/>
    <w:rsid w:val="004C364E"/>
    <w:rsid w:val="004D1CD9"/>
    <w:rsid w:val="004D305B"/>
    <w:rsid w:val="004D4133"/>
    <w:rsid w:val="004E017B"/>
    <w:rsid w:val="004E02D4"/>
    <w:rsid w:val="004F0DBD"/>
    <w:rsid w:val="004F2ECA"/>
    <w:rsid w:val="004F6ED8"/>
    <w:rsid w:val="004F73C6"/>
    <w:rsid w:val="004F7AAB"/>
    <w:rsid w:val="004F7CE4"/>
    <w:rsid w:val="00500187"/>
    <w:rsid w:val="005075C2"/>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65705"/>
    <w:rsid w:val="0057707F"/>
    <w:rsid w:val="00583243"/>
    <w:rsid w:val="0058373B"/>
    <w:rsid w:val="005842F5"/>
    <w:rsid w:val="00590B73"/>
    <w:rsid w:val="005934A0"/>
    <w:rsid w:val="0059420A"/>
    <w:rsid w:val="00596E6B"/>
    <w:rsid w:val="00597146"/>
    <w:rsid w:val="005B0028"/>
    <w:rsid w:val="005B14E5"/>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0630"/>
    <w:rsid w:val="006113BA"/>
    <w:rsid w:val="0061192F"/>
    <w:rsid w:val="00615AD3"/>
    <w:rsid w:val="00617DB3"/>
    <w:rsid w:val="006225CE"/>
    <w:rsid w:val="00624206"/>
    <w:rsid w:val="0063375E"/>
    <w:rsid w:val="00637DA1"/>
    <w:rsid w:val="00641BA5"/>
    <w:rsid w:val="00647245"/>
    <w:rsid w:val="00647720"/>
    <w:rsid w:val="006563BF"/>
    <w:rsid w:val="006564E7"/>
    <w:rsid w:val="00656FD6"/>
    <w:rsid w:val="00656FFE"/>
    <w:rsid w:val="00657F8E"/>
    <w:rsid w:val="0066357F"/>
    <w:rsid w:val="0066412C"/>
    <w:rsid w:val="00664544"/>
    <w:rsid w:val="00667399"/>
    <w:rsid w:val="00671017"/>
    <w:rsid w:val="006A31F1"/>
    <w:rsid w:val="006A43CC"/>
    <w:rsid w:val="006A52E9"/>
    <w:rsid w:val="006B10C0"/>
    <w:rsid w:val="006B1858"/>
    <w:rsid w:val="006B36A0"/>
    <w:rsid w:val="006B53AF"/>
    <w:rsid w:val="006B5991"/>
    <w:rsid w:val="006B5D64"/>
    <w:rsid w:val="006C2F22"/>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6398"/>
    <w:rsid w:val="0075753A"/>
    <w:rsid w:val="007579EE"/>
    <w:rsid w:val="0076585C"/>
    <w:rsid w:val="00767F36"/>
    <w:rsid w:val="0077575A"/>
    <w:rsid w:val="0077770A"/>
    <w:rsid w:val="00781F03"/>
    <w:rsid w:val="00784C1C"/>
    <w:rsid w:val="00786A84"/>
    <w:rsid w:val="00787CB8"/>
    <w:rsid w:val="007945FC"/>
    <w:rsid w:val="007954E3"/>
    <w:rsid w:val="007A2922"/>
    <w:rsid w:val="007A6BF3"/>
    <w:rsid w:val="007B08F1"/>
    <w:rsid w:val="007B21EF"/>
    <w:rsid w:val="007B48B5"/>
    <w:rsid w:val="007B4B16"/>
    <w:rsid w:val="007C48E6"/>
    <w:rsid w:val="007C5CAE"/>
    <w:rsid w:val="007C73B1"/>
    <w:rsid w:val="007C79B4"/>
    <w:rsid w:val="007D03EE"/>
    <w:rsid w:val="007D24D0"/>
    <w:rsid w:val="007D28B4"/>
    <w:rsid w:val="007D2939"/>
    <w:rsid w:val="007D3C6D"/>
    <w:rsid w:val="007D4726"/>
    <w:rsid w:val="007D4D69"/>
    <w:rsid w:val="007E30F2"/>
    <w:rsid w:val="007E5240"/>
    <w:rsid w:val="007E7172"/>
    <w:rsid w:val="007E798F"/>
    <w:rsid w:val="007F4F69"/>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BAF"/>
    <w:rsid w:val="00891DE5"/>
    <w:rsid w:val="00892390"/>
    <w:rsid w:val="00892918"/>
    <w:rsid w:val="00893CFF"/>
    <w:rsid w:val="0089420C"/>
    <w:rsid w:val="008A36FC"/>
    <w:rsid w:val="008A69D0"/>
    <w:rsid w:val="008C26C8"/>
    <w:rsid w:val="008C4BBF"/>
    <w:rsid w:val="008D43EE"/>
    <w:rsid w:val="008E1003"/>
    <w:rsid w:val="008F2B79"/>
    <w:rsid w:val="008F7C92"/>
    <w:rsid w:val="00902922"/>
    <w:rsid w:val="009177B8"/>
    <w:rsid w:val="009223F8"/>
    <w:rsid w:val="00942485"/>
    <w:rsid w:val="00947DBE"/>
    <w:rsid w:val="009641CF"/>
    <w:rsid w:val="009658D1"/>
    <w:rsid w:val="009667E1"/>
    <w:rsid w:val="009721C5"/>
    <w:rsid w:val="009740AA"/>
    <w:rsid w:val="00976B33"/>
    <w:rsid w:val="00981BD8"/>
    <w:rsid w:val="00994C1E"/>
    <w:rsid w:val="0099689F"/>
    <w:rsid w:val="009A34B9"/>
    <w:rsid w:val="009A6445"/>
    <w:rsid w:val="009C048E"/>
    <w:rsid w:val="009C25D7"/>
    <w:rsid w:val="009C62EE"/>
    <w:rsid w:val="009D055C"/>
    <w:rsid w:val="009E10EF"/>
    <w:rsid w:val="009E3996"/>
    <w:rsid w:val="009E3F6C"/>
    <w:rsid w:val="009E7488"/>
    <w:rsid w:val="009F4B15"/>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74501"/>
    <w:rsid w:val="00A77181"/>
    <w:rsid w:val="00AB00F0"/>
    <w:rsid w:val="00AB23DB"/>
    <w:rsid w:val="00AB29F6"/>
    <w:rsid w:val="00AB2C74"/>
    <w:rsid w:val="00AB4ADF"/>
    <w:rsid w:val="00AB5A21"/>
    <w:rsid w:val="00AB74A0"/>
    <w:rsid w:val="00AB7857"/>
    <w:rsid w:val="00AC1281"/>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48AA"/>
    <w:rsid w:val="00B2584F"/>
    <w:rsid w:val="00B32502"/>
    <w:rsid w:val="00B33AA2"/>
    <w:rsid w:val="00B3715D"/>
    <w:rsid w:val="00B40BB8"/>
    <w:rsid w:val="00B40F1D"/>
    <w:rsid w:val="00B411CE"/>
    <w:rsid w:val="00B41520"/>
    <w:rsid w:val="00B50D3F"/>
    <w:rsid w:val="00B57B7C"/>
    <w:rsid w:val="00B61417"/>
    <w:rsid w:val="00B63181"/>
    <w:rsid w:val="00B64EFB"/>
    <w:rsid w:val="00B66FA8"/>
    <w:rsid w:val="00B706E1"/>
    <w:rsid w:val="00B73559"/>
    <w:rsid w:val="00B75442"/>
    <w:rsid w:val="00B758EC"/>
    <w:rsid w:val="00B76BE1"/>
    <w:rsid w:val="00B81C1E"/>
    <w:rsid w:val="00B81C50"/>
    <w:rsid w:val="00B8272F"/>
    <w:rsid w:val="00B855EE"/>
    <w:rsid w:val="00B8659C"/>
    <w:rsid w:val="00B9348F"/>
    <w:rsid w:val="00B952B4"/>
    <w:rsid w:val="00B9658D"/>
    <w:rsid w:val="00BA1E6C"/>
    <w:rsid w:val="00BA2125"/>
    <w:rsid w:val="00BA43D5"/>
    <w:rsid w:val="00BB2E8D"/>
    <w:rsid w:val="00BC113D"/>
    <w:rsid w:val="00BC66D6"/>
    <w:rsid w:val="00BD0005"/>
    <w:rsid w:val="00BD3799"/>
    <w:rsid w:val="00BE6026"/>
    <w:rsid w:val="00BE69AB"/>
    <w:rsid w:val="00BE76FC"/>
    <w:rsid w:val="00BF04BF"/>
    <w:rsid w:val="00BF257F"/>
    <w:rsid w:val="00BF2A0D"/>
    <w:rsid w:val="00C00E15"/>
    <w:rsid w:val="00C011AD"/>
    <w:rsid w:val="00C07F50"/>
    <w:rsid w:val="00C102E4"/>
    <w:rsid w:val="00C15E8C"/>
    <w:rsid w:val="00C20DD7"/>
    <w:rsid w:val="00C21C36"/>
    <w:rsid w:val="00C2698F"/>
    <w:rsid w:val="00C3114C"/>
    <w:rsid w:val="00C353B1"/>
    <w:rsid w:val="00C37AC8"/>
    <w:rsid w:val="00C4256A"/>
    <w:rsid w:val="00C44C5A"/>
    <w:rsid w:val="00C50397"/>
    <w:rsid w:val="00C509F3"/>
    <w:rsid w:val="00C513E8"/>
    <w:rsid w:val="00C51ECC"/>
    <w:rsid w:val="00C54198"/>
    <w:rsid w:val="00C639F0"/>
    <w:rsid w:val="00C7218A"/>
    <w:rsid w:val="00C7493B"/>
    <w:rsid w:val="00C74F60"/>
    <w:rsid w:val="00C84576"/>
    <w:rsid w:val="00C92E5E"/>
    <w:rsid w:val="00C953BD"/>
    <w:rsid w:val="00C9638A"/>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2C8A"/>
    <w:rsid w:val="00D3310E"/>
    <w:rsid w:val="00D34417"/>
    <w:rsid w:val="00D34A95"/>
    <w:rsid w:val="00D359E5"/>
    <w:rsid w:val="00D40338"/>
    <w:rsid w:val="00D423BF"/>
    <w:rsid w:val="00D455ED"/>
    <w:rsid w:val="00D521EF"/>
    <w:rsid w:val="00D62570"/>
    <w:rsid w:val="00D62C3F"/>
    <w:rsid w:val="00D65E17"/>
    <w:rsid w:val="00D71FBB"/>
    <w:rsid w:val="00D72BB0"/>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06AFB"/>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B8E"/>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D08B2"/>
    <w:rsid w:val="00ED23A2"/>
    <w:rsid w:val="00EE0DC6"/>
    <w:rsid w:val="00EF56F3"/>
    <w:rsid w:val="00F05A4D"/>
    <w:rsid w:val="00F1547A"/>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929BB"/>
    <w:rsid w:val="00FA2213"/>
    <w:rsid w:val="00FA393A"/>
    <w:rsid w:val="00FB1A7B"/>
    <w:rsid w:val="00FB224C"/>
    <w:rsid w:val="00FB3CE4"/>
    <w:rsid w:val="00FB4E43"/>
    <w:rsid w:val="00FB5EB2"/>
    <w:rsid w:val="00FB6B4A"/>
    <w:rsid w:val="00FC0069"/>
    <w:rsid w:val="00FC10F4"/>
    <w:rsid w:val="00FC1545"/>
    <w:rsid w:val="00FC3B85"/>
    <w:rsid w:val="00FC45B8"/>
    <w:rsid w:val="00FC669A"/>
    <w:rsid w:val="00FD02E7"/>
    <w:rsid w:val="00FD38D3"/>
    <w:rsid w:val="00FD5D05"/>
    <w:rsid w:val="00FE2534"/>
    <w:rsid w:val="00FE2BF0"/>
    <w:rsid w:val="00FE2D79"/>
    <w:rsid w:val="00FE3511"/>
    <w:rsid w:val="00FE418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55753F4-5A33-40A0-9653-A0C30DF9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45DD80A06C894680B1A07AB610857714"/>
        <w:category>
          <w:name w:val="Obecné"/>
          <w:gallery w:val="placeholder"/>
        </w:category>
        <w:types>
          <w:type w:val="bbPlcHdr"/>
        </w:types>
        <w:behaviors>
          <w:behavior w:val="content"/>
        </w:behaviors>
        <w:guid w:val="{AD3AFEBD-7FA3-462C-99E0-5D6F68FE79A2}"/>
      </w:docPartPr>
      <w:docPartBody>
        <w:p w:rsidR="00742DA7" w:rsidRDefault="00170722" w:rsidP="00170722">
          <w:pPr>
            <w:pStyle w:val="45DD80A06C894680B1A07AB610857714"/>
          </w:pPr>
          <w:r w:rsidRPr="00260D22">
            <w:rPr>
              <w:rStyle w:val="Zstupntext"/>
            </w:rPr>
            <w:t>Klikněte sem a zadejte text.</w:t>
          </w:r>
        </w:p>
      </w:docPartBody>
    </w:docPart>
    <w:docPart>
      <w:docPartPr>
        <w:name w:val="B185403DD79E485B84544417E0526A21"/>
        <w:category>
          <w:name w:val="Obecné"/>
          <w:gallery w:val="placeholder"/>
        </w:category>
        <w:types>
          <w:type w:val="bbPlcHdr"/>
        </w:types>
        <w:behaviors>
          <w:behavior w:val="content"/>
        </w:behaviors>
        <w:guid w:val="{20905A8E-7D51-4C6D-B4D7-2FAF56E2D2FE}"/>
      </w:docPartPr>
      <w:docPartBody>
        <w:p w:rsidR="00742DA7" w:rsidRDefault="00170722" w:rsidP="00170722">
          <w:pPr>
            <w:pStyle w:val="B185403DD79E485B84544417E0526A21"/>
          </w:pPr>
          <w:r w:rsidRPr="00260D22">
            <w:rPr>
              <w:rStyle w:val="Zstupntext"/>
            </w:rPr>
            <w:t>Klikněte sem a zadejte text.</w:t>
          </w:r>
        </w:p>
      </w:docPartBody>
    </w:docPart>
    <w:docPart>
      <w:docPartPr>
        <w:name w:val="A0938ED36D62454D807323AB87F4596F"/>
        <w:category>
          <w:name w:val="Obecné"/>
          <w:gallery w:val="placeholder"/>
        </w:category>
        <w:types>
          <w:type w:val="bbPlcHdr"/>
        </w:types>
        <w:behaviors>
          <w:behavior w:val="content"/>
        </w:behaviors>
        <w:guid w:val="{4FB1152D-93DB-47E5-B918-B73E492EEE1F}"/>
      </w:docPartPr>
      <w:docPartBody>
        <w:p w:rsidR="00742DA7" w:rsidRDefault="00170722" w:rsidP="00170722">
          <w:pPr>
            <w:pStyle w:val="A0938ED36D62454D807323AB87F4596F"/>
          </w:pPr>
          <w:r w:rsidRPr="00260D22">
            <w:rPr>
              <w:rStyle w:val="Zstupntext"/>
            </w:rPr>
            <w:t>Klikněte sem a zadejte text.</w:t>
          </w:r>
        </w:p>
      </w:docPartBody>
    </w:docPart>
    <w:docPart>
      <w:docPartPr>
        <w:name w:val="B3D4DB81F40B4FE294A0945699A36935"/>
        <w:category>
          <w:name w:val="Obecné"/>
          <w:gallery w:val="placeholder"/>
        </w:category>
        <w:types>
          <w:type w:val="bbPlcHdr"/>
        </w:types>
        <w:behaviors>
          <w:behavior w:val="content"/>
        </w:behaviors>
        <w:guid w:val="{A0FB711E-C56D-4691-A65A-9AC71918692C}"/>
      </w:docPartPr>
      <w:docPartBody>
        <w:p w:rsidR="00B140B6" w:rsidRDefault="00CA089F" w:rsidP="00CA089F">
          <w:pPr>
            <w:pStyle w:val="B3D4DB81F40B4FE294A0945699A36935"/>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12F2"/>
    <w:rsid w:val="000212F2"/>
    <w:rsid w:val="000958FB"/>
    <w:rsid w:val="000B2A8E"/>
    <w:rsid w:val="00170722"/>
    <w:rsid w:val="0030436F"/>
    <w:rsid w:val="0035293F"/>
    <w:rsid w:val="00546733"/>
    <w:rsid w:val="00640685"/>
    <w:rsid w:val="00742DA7"/>
    <w:rsid w:val="00821963"/>
    <w:rsid w:val="009E7488"/>
    <w:rsid w:val="009F6DE9"/>
    <w:rsid w:val="00B140B6"/>
    <w:rsid w:val="00B57B7C"/>
    <w:rsid w:val="00B82029"/>
    <w:rsid w:val="00BB2E8D"/>
    <w:rsid w:val="00BE6026"/>
    <w:rsid w:val="00C27304"/>
    <w:rsid w:val="00C56BB8"/>
    <w:rsid w:val="00C639F0"/>
    <w:rsid w:val="00CA089F"/>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089F"/>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63B3940A706042BB8B8A6EB68C2636EE">
    <w:name w:val="63B3940A706042BB8B8A6EB68C2636EE"/>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45DD80A06C894680B1A07AB610857714">
    <w:name w:val="45DD80A06C894680B1A07AB610857714"/>
    <w:rsid w:val="00170722"/>
  </w:style>
  <w:style w:type="paragraph" w:customStyle="1" w:styleId="B185403DD79E485B84544417E0526A21">
    <w:name w:val="B185403DD79E485B84544417E0526A21"/>
    <w:rsid w:val="00170722"/>
  </w:style>
  <w:style w:type="paragraph" w:customStyle="1" w:styleId="A0938ED36D62454D807323AB87F4596F">
    <w:name w:val="A0938ED36D62454D807323AB87F4596F"/>
    <w:rsid w:val="00170722"/>
  </w:style>
  <w:style w:type="paragraph" w:customStyle="1" w:styleId="B3D4DB81F40B4FE294A0945699A36935">
    <w:name w:val="B3D4DB81F40B4FE294A0945699A36935"/>
    <w:rsid w:val="00CA08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6853C-A708-4E58-9A09-416FB0B30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9</Pages>
  <Words>4114</Words>
  <Characters>24586</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Vojtěchová Gabriela</cp:lastModifiedBy>
  <cp:revision>83</cp:revision>
  <cp:lastPrinted>2025-08-12T08:46:00Z</cp:lastPrinted>
  <dcterms:created xsi:type="dcterms:W3CDTF">2022-07-19T08:14:00Z</dcterms:created>
  <dcterms:modified xsi:type="dcterms:W3CDTF">2025-09-01T08:58:00Z</dcterms:modified>
</cp:coreProperties>
</file>